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AA4" w:rsidRDefault="00B00AA4" w:rsidP="00B00AA4">
      <w:pPr>
        <w:rPr>
          <w:b/>
          <w:bCs/>
          <w:color w:val="000000"/>
        </w:rPr>
      </w:pPr>
    </w:p>
    <w:p w:rsidR="00810BC1" w:rsidRDefault="00810BC1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b/>
          <w:smallCaps/>
          <w:color w:val="808000"/>
          <w:sz w:val="32"/>
          <w:szCs w:val="24"/>
          <w:lang w:eastAsia="de-DE"/>
        </w:rPr>
      </w:pPr>
    </w:p>
    <w:p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smallCaps/>
          <w:color w:val="808000"/>
          <w:sz w:val="32"/>
          <w:szCs w:val="24"/>
          <w:highlight w:val="yellow"/>
          <w:lang w:eastAsia="de-DE"/>
        </w:rPr>
      </w:pPr>
      <w:bookmarkStart w:id="0" w:name="_Hlk513800149"/>
      <w:bookmarkStart w:id="1" w:name="_Hlk513800331"/>
      <w:r w:rsidRPr="00BF0F89">
        <w:rPr>
          <w:b/>
          <w:smallCaps/>
          <w:color w:val="808000"/>
          <w:sz w:val="32"/>
          <w:szCs w:val="24"/>
          <w:lang w:eastAsia="de-DE"/>
        </w:rPr>
        <w:t>GRUPPO DI AZIONE LOCALE TERRA D’ARNEO</w:t>
      </w:r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BF0F89">
        <w:rPr>
          <w:smallCaps/>
          <w:color w:val="808000"/>
          <w:sz w:val="32"/>
          <w:szCs w:val="24"/>
          <w:lang w:eastAsia="de-DE"/>
        </w:rPr>
        <w:t>s.c.a</w:t>
      </w:r>
      <w:proofErr w:type="spellEnd"/>
      <w:r w:rsidRPr="00BF0F89">
        <w:rPr>
          <w:smallCaps/>
          <w:color w:val="808000"/>
          <w:sz w:val="32"/>
          <w:szCs w:val="24"/>
          <w:lang w:eastAsia="de-DE"/>
        </w:rPr>
        <w:t xml:space="preserve"> </w:t>
      </w:r>
      <w:proofErr w:type="spellStart"/>
      <w:r w:rsidRPr="00BF0F89">
        <w:rPr>
          <w:smallCaps/>
          <w:color w:val="808000"/>
          <w:sz w:val="32"/>
          <w:szCs w:val="24"/>
          <w:lang w:eastAsia="de-DE"/>
        </w:rPr>
        <w:t>r.l</w:t>
      </w:r>
      <w:proofErr w:type="spellEnd"/>
      <w:r w:rsidRPr="00BF0F89">
        <w:rPr>
          <w:smallCaps/>
          <w:color w:val="808000"/>
          <w:sz w:val="32"/>
          <w:szCs w:val="24"/>
          <w:lang w:eastAsia="de-DE"/>
        </w:rPr>
        <w:t>.</w:t>
      </w:r>
      <w:bookmarkEnd w:id="0"/>
    </w:p>
    <w:bookmarkEnd w:id="1"/>
    <w:p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  <w:r>
        <w:rPr>
          <w:rFonts w:ascii="Century Gothic" w:hAnsi="Century Gothic"/>
          <w:noProof/>
          <w:color w:val="948A54"/>
          <w:sz w:val="48"/>
          <w:szCs w:val="36"/>
          <w:lang w:eastAsia="it-IT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1870710</wp:posOffset>
            </wp:positionH>
            <wp:positionV relativeFrom="paragraph">
              <wp:posOffset>67310</wp:posOffset>
            </wp:positionV>
            <wp:extent cx="2374265" cy="990600"/>
            <wp:effectExtent l="0" t="0" r="0" b="0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26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del w:id="2" w:author="pc6" w:date="2018-05-02T10:04:00Z">
        <w:r w:rsidR="000851F0">
          <w:rPr>
            <w:noProof/>
            <w:lang w:eastAsia="it-IT"/>
          </w:rPr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1873885</wp:posOffset>
              </wp:positionH>
              <wp:positionV relativeFrom="paragraph">
                <wp:posOffset>15875</wp:posOffset>
              </wp:positionV>
              <wp:extent cx="2374265" cy="990600"/>
              <wp:effectExtent l="0" t="0" r="0" b="0"/>
              <wp:wrapThrough wrapText="bothSides">
                <wp:wrapPolygon edited="0">
                  <wp:start x="0" y="0"/>
                  <wp:lineTo x="0" y="21185"/>
                  <wp:lineTo x="21490" y="21185"/>
                  <wp:lineTo x="21490" y="0"/>
                  <wp:lineTo x="0" y="0"/>
                </wp:wrapPolygon>
              </wp:wrapThrough>
              <wp:docPr id="8" name="Immagine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Immagine 1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374265" cy="990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del>
    </w:p>
    <w:p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948A54"/>
          <w:sz w:val="48"/>
          <w:szCs w:val="36"/>
          <w:lang w:eastAsia="de-DE"/>
        </w:rPr>
      </w:pPr>
    </w:p>
    <w:p w:rsidR="009E0FA9" w:rsidRPr="00BF0F89" w:rsidRDefault="009E0FA9" w:rsidP="009E0FA9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BF0F89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BF0F89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BF0F89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9E0FA9" w:rsidRPr="0002595F" w:rsidRDefault="009E0FA9" w:rsidP="009E0FA9">
      <w:pPr>
        <w:tabs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b/>
          <w:smallCaps/>
          <w:color w:val="808000"/>
          <w:sz w:val="24"/>
          <w:szCs w:val="24"/>
          <w:lang w:eastAsia="de-DE"/>
        </w:rPr>
        <w:t xml:space="preserve">PRIORITÀ 4 </w:t>
      </w:r>
    </w:p>
    <w:p w:rsidR="009E0FA9" w:rsidRPr="0002595F" w:rsidRDefault="009E0FA9" w:rsidP="009E0FA9">
      <w:pPr>
        <w:tabs>
          <w:tab w:val="left" w:pos="-284"/>
          <w:tab w:val="left" w:pos="0"/>
          <w:tab w:val="left" w:pos="9923"/>
        </w:tabs>
        <w:spacing w:after="120" w:line="240" w:lineRule="auto"/>
        <w:jc w:val="center"/>
        <w:rPr>
          <w:rFonts w:cs="Arial"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smallCaps/>
          <w:color w:val="808000"/>
          <w:sz w:val="24"/>
          <w:szCs w:val="24"/>
          <w:lang w:eastAsia="de-DE"/>
        </w:rPr>
        <w:t>AUMENTARE L’OCCUPAZIONE E LA COESIONE TERRITORIALE</w:t>
      </w:r>
    </w:p>
    <w:p w:rsidR="009E0FA9" w:rsidRPr="0002595F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b/>
          <w:smallCaps/>
          <w:color w:val="808000"/>
          <w:sz w:val="24"/>
          <w:szCs w:val="24"/>
          <w:lang w:eastAsia="de-DE"/>
        </w:rPr>
        <w:t>MISURA 4.63</w:t>
      </w:r>
    </w:p>
    <w:p w:rsidR="009E0FA9" w:rsidRPr="0002595F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4"/>
          <w:szCs w:val="24"/>
          <w:lang w:eastAsia="de-DE"/>
        </w:rPr>
      </w:pPr>
      <w:r w:rsidRPr="0002595F">
        <w:rPr>
          <w:rFonts w:cs="Arial"/>
          <w:smallCaps/>
          <w:color w:val="808000"/>
          <w:sz w:val="24"/>
          <w:szCs w:val="24"/>
          <w:lang w:eastAsia="de-DE"/>
        </w:rPr>
        <w:t>ATTUAZIONE DI STRATEGIE DI SVILUPPO LOCALE DI TIPO PARTECIPATIVO</w:t>
      </w:r>
    </w:p>
    <w:p w:rsidR="009E0FA9" w:rsidRPr="00AA7B87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 w:val="24"/>
          <w:szCs w:val="24"/>
          <w:lang w:val="de-DE" w:eastAsia="de-DE"/>
        </w:rPr>
      </w:pPr>
      <w:r w:rsidRPr="00AA7B87">
        <w:rPr>
          <w:rFonts w:cs="Arial"/>
          <w:smallCaps/>
          <w:color w:val="808000"/>
          <w:sz w:val="24"/>
          <w:szCs w:val="24"/>
          <w:lang w:val="de-DE" w:eastAsia="de-DE"/>
        </w:rPr>
        <w:t xml:space="preserve">ART. 63 DEL REG. (UE) N. 508/2014 </w:t>
      </w:r>
    </w:p>
    <w:p w:rsidR="009E0FA9" w:rsidRPr="00AA7B87" w:rsidRDefault="009E0FA9" w:rsidP="009E0FA9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val="de-DE" w:eastAsia="de-DE"/>
        </w:rPr>
      </w:pPr>
      <w:r w:rsidRPr="00AA7B87">
        <w:rPr>
          <w:rFonts w:cs="Arial"/>
          <w:b/>
          <w:color w:val="808000"/>
          <w:sz w:val="36"/>
          <w:szCs w:val="36"/>
          <w:lang w:val="de-DE" w:eastAsia="de-DE"/>
        </w:rPr>
        <w:tab/>
      </w:r>
    </w:p>
    <w:p w:rsidR="009E0FA9" w:rsidRPr="00BF0F89" w:rsidRDefault="009E0FA9" w:rsidP="009E0FA9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spacing w:after="0" w:line="240" w:lineRule="auto"/>
        <w:rPr>
          <w:rFonts w:cs="Arial"/>
          <w:b/>
          <w:color w:val="808000"/>
          <w:sz w:val="48"/>
          <w:szCs w:val="36"/>
          <w:lang w:eastAsia="de-DE"/>
        </w:rPr>
      </w:pPr>
      <w:r w:rsidRPr="00AA7B87">
        <w:rPr>
          <w:rFonts w:cs="Arial"/>
          <w:b/>
          <w:color w:val="808000"/>
          <w:sz w:val="44"/>
          <w:szCs w:val="36"/>
          <w:lang w:val="de-DE" w:eastAsia="de-DE"/>
        </w:rPr>
        <w:tab/>
      </w:r>
      <w:r w:rsidRPr="00BF0F89">
        <w:rPr>
          <w:rFonts w:cs="Arial"/>
          <w:b/>
          <w:color w:val="808000"/>
          <w:sz w:val="44"/>
          <w:szCs w:val="36"/>
          <w:lang w:eastAsia="de-DE"/>
        </w:rPr>
        <w:t xml:space="preserve">STRATEGIA DI SVILUPPO LOCALE 2014 – 2020 </w:t>
      </w:r>
      <w:r w:rsidRPr="00BF0F89">
        <w:rPr>
          <w:rFonts w:cs="Arial"/>
          <w:b/>
          <w:color w:val="808000"/>
          <w:sz w:val="48"/>
          <w:szCs w:val="36"/>
          <w:lang w:eastAsia="de-DE"/>
        </w:rPr>
        <w:tab/>
      </w:r>
    </w:p>
    <w:p w:rsidR="009E0FA9" w:rsidRPr="00BF0F89" w:rsidRDefault="009E0FA9" w:rsidP="009E0FA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48"/>
          <w:szCs w:val="48"/>
          <w:lang w:eastAsia="de-DE"/>
        </w:rPr>
      </w:pPr>
      <w:r w:rsidRPr="00BF0F89">
        <w:rPr>
          <w:rFonts w:cs="Arial"/>
          <w:b/>
          <w:color w:val="808000"/>
          <w:sz w:val="48"/>
          <w:szCs w:val="48"/>
          <w:lang w:eastAsia="de-DE"/>
        </w:rPr>
        <w:t>GAL TERRA D’ARNEO</w:t>
      </w:r>
    </w:p>
    <w:p w:rsidR="009E0FA9" w:rsidRPr="00BF0F89" w:rsidRDefault="009E0FA9" w:rsidP="009E0FA9">
      <w:pPr>
        <w:tabs>
          <w:tab w:val="left" w:pos="-284"/>
          <w:tab w:val="left" w:pos="0"/>
          <w:tab w:val="center" w:pos="4819"/>
          <w:tab w:val="right" w:pos="9638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</w:p>
    <w:p w:rsidR="009E0FA9" w:rsidRPr="00BF0F89" w:rsidRDefault="009E0FA9" w:rsidP="009E0FA9">
      <w:pPr>
        <w:spacing w:after="0" w:line="240" w:lineRule="auto"/>
        <w:jc w:val="center"/>
        <w:rPr>
          <w:b/>
          <w:bCs/>
          <w:sz w:val="28"/>
          <w:szCs w:val="28"/>
          <w:lang w:eastAsia="de-DE"/>
        </w:rPr>
      </w:pPr>
    </w:p>
    <w:tbl>
      <w:tblPr>
        <w:tblW w:w="0" w:type="auto"/>
        <w:jc w:val="center"/>
        <w:tblBorders>
          <w:top w:val="single" w:sz="4" w:space="0" w:color="808000"/>
          <w:left w:val="single" w:sz="4" w:space="0" w:color="808000"/>
          <w:bottom w:val="single" w:sz="4" w:space="0" w:color="808000"/>
          <w:right w:val="single" w:sz="4" w:space="0" w:color="808000"/>
          <w:insideH w:val="single" w:sz="4" w:space="0" w:color="808000"/>
          <w:insideV w:val="single" w:sz="4" w:space="0" w:color="808000"/>
        </w:tblBorders>
        <w:tblLook w:val="04A0" w:firstRow="1" w:lastRow="0" w:firstColumn="1" w:lastColumn="0" w:noHBand="0" w:noVBand="1"/>
      </w:tblPr>
      <w:tblGrid>
        <w:gridCol w:w="2338"/>
        <w:gridCol w:w="6021"/>
      </w:tblGrid>
      <w:tr w:rsidR="009E0FA9" w:rsidRPr="00BF0F89" w:rsidTr="0002595F">
        <w:trPr>
          <w:trHeight w:val="567"/>
          <w:jc w:val="center"/>
        </w:trPr>
        <w:tc>
          <w:tcPr>
            <w:tcW w:w="2338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:rsidR="009E0FA9" w:rsidRPr="00BF0F89" w:rsidRDefault="009E0FA9" w:rsidP="0002595F">
            <w:pPr>
              <w:spacing w:after="0" w:line="240" w:lineRule="auto"/>
              <w:rPr>
                <w:b/>
                <w:bCs/>
                <w:color w:val="808000"/>
                <w:sz w:val="28"/>
                <w:szCs w:val="28"/>
                <w:lang w:eastAsia="de-DE"/>
              </w:rPr>
            </w:pPr>
            <w:r w:rsidRPr="00BF0F89">
              <w:rPr>
                <w:b/>
                <w:bCs/>
                <w:color w:val="808000"/>
                <w:sz w:val="28"/>
                <w:szCs w:val="28"/>
                <w:lang w:eastAsia="de-DE"/>
              </w:rPr>
              <w:t>AZIONE 3</w:t>
            </w:r>
          </w:p>
        </w:tc>
        <w:tc>
          <w:tcPr>
            <w:tcW w:w="6021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:rsidR="009E0FA9" w:rsidRPr="00BF0F89" w:rsidRDefault="009E0FA9" w:rsidP="0002595F">
            <w:pPr>
              <w:spacing w:after="0" w:line="240" w:lineRule="auto"/>
              <w:rPr>
                <w:bCs/>
                <w:color w:val="808000"/>
                <w:sz w:val="28"/>
                <w:szCs w:val="28"/>
                <w:lang w:eastAsia="de-DE"/>
              </w:rPr>
            </w:pPr>
            <w:r w:rsidRPr="00BF0F89">
              <w:rPr>
                <w:rFonts w:cs="Arial"/>
                <w:b/>
                <w:color w:val="808000"/>
                <w:sz w:val="28"/>
                <w:szCs w:val="28"/>
                <w:lang w:eastAsia="de-DE"/>
              </w:rPr>
              <w:t xml:space="preserve">Tra la terra e il mare c’è di mezzo il </w:t>
            </w:r>
            <w:r>
              <w:rPr>
                <w:rFonts w:cs="Arial"/>
                <w:b/>
                <w:color w:val="808000"/>
                <w:sz w:val="28"/>
                <w:szCs w:val="28"/>
                <w:lang w:eastAsia="de-DE"/>
              </w:rPr>
              <w:t>fare</w:t>
            </w:r>
          </w:p>
        </w:tc>
      </w:tr>
      <w:tr w:rsidR="009E0FA9" w:rsidRPr="00BF0F89" w:rsidTr="0002595F">
        <w:trPr>
          <w:trHeight w:val="567"/>
          <w:jc w:val="center"/>
        </w:trPr>
        <w:tc>
          <w:tcPr>
            <w:tcW w:w="2338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:rsidR="009E0FA9" w:rsidRPr="00BF0F89" w:rsidRDefault="009E0FA9" w:rsidP="0002595F">
            <w:pPr>
              <w:spacing w:after="0" w:line="240" w:lineRule="auto"/>
              <w:rPr>
                <w:b/>
                <w:bCs/>
                <w:color w:val="808000"/>
                <w:sz w:val="28"/>
                <w:szCs w:val="28"/>
                <w:lang w:eastAsia="de-DE"/>
              </w:rPr>
            </w:pPr>
            <w:r w:rsidRPr="00BF0F89">
              <w:rPr>
                <w:b/>
                <w:bCs/>
                <w:color w:val="808000"/>
                <w:sz w:val="28"/>
                <w:szCs w:val="28"/>
                <w:lang w:eastAsia="de-DE"/>
              </w:rPr>
              <w:t>INTERVENTO 3.3</w:t>
            </w:r>
          </w:p>
        </w:tc>
        <w:tc>
          <w:tcPr>
            <w:tcW w:w="6021" w:type="dxa"/>
            <w:tcBorders>
              <w:top w:val="single" w:sz="4" w:space="0" w:color="808000"/>
              <w:left w:val="single" w:sz="4" w:space="0" w:color="808000"/>
              <w:bottom w:val="single" w:sz="4" w:space="0" w:color="808000"/>
              <w:right w:val="single" w:sz="4" w:space="0" w:color="808000"/>
            </w:tcBorders>
            <w:vAlign w:val="center"/>
            <w:hideMark/>
          </w:tcPr>
          <w:p w:rsidR="009E0FA9" w:rsidRPr="00BF0F89" w:rsidRDefault="009E0FA9" w:rsidP="0002595F">
            <w:pPr>
              <w:spacing w:after="0" w:line="240" w:lineRule="auto"/>
              <w:rPr>
                <w:b/>
                <w:bCs/>
                <w:color w:val="808000"/>
                <w:sz w:val="28"/>
                <w:szCs w:val="28"/>
                <w:lang w:eastAsia="de-DE"/>
              </w:rPr>
            </w:pPr>
            <w:r w:rsidRPr="00BF0F89">
              <w:rPr>
                <w:b/>
                <w:bCs/>
                <w:color w:val="808000"/>
                <w:sz w:val="28"/>
                <w:szCs w:val="28"/>
                <w:lang w:eastAsia="de-DE"/>
              </w:rPr>
              <w:t>Nuove rotte</w:t>
            </w:r>
          </w:p>
        </w:tc>
      </w:tr>
    </w:tbl>
    <w:p w:rsidR="009E0FA9" w:rsidRPr="00BF0F89" w:rsidRDefault="009E0FA9" w:rsidP="009E0FA9">
      <w:pPr>
        <w:spacing w:after="0" w:line="240" w:lineRule="auto"/>
        <w:jc w:val="center"/>
        <w:rPr>
          <w:b/>
          <w:bCs/>
          <w:sz w:val="32"/>
          <w:szCs w:val="32"/>
          <w:lang w:eastAsia="de-DE"/>
        </w:rPr>
      </w:pPr>
    </w:p>
    <w:p w:rsidR="0043376F" w:rsidRPr="0041605E" w:rsidRDefault="0043376F" w:rsidP="001164B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40"/>
          <w:szCs w:val="44"/>
        </w:rPr>
      </w:pPr>
    </w:p>
    <w:p w:rsidR="00B00AA4" w:rsidRPr="0041605E" w:rsidRDefault="00654EA7" w:rsidP="00154E6F">
      <w:pPr>
        <w:tabs>
          <w:tab w:val="left" w:pos="-284"/>
          <w:tab w:val="left" w:pos="0"/>
          <w:tab w:val="left" w:pos="9923"/>
        </w:tabs>
        <w:jc w:val="center"/>
        <w:rPr>
          <w:rFonts w:cs="Arial"/>
          <w:b/>
          <w:smallCaps/>
          <w:color w:val="808000"/>
          <w:sz w:val="48"/>
          <w:szCs w:val="36"/>
          <w:lang w:eastAsia="de-DE"/>
        </w:rPr>
      </w:pPr>
      <w:r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 xml:space="preserve">Parte C </w:t>
      </w:r>
      <w:r w:rsidR="00876BB2">
        <w:rPr>
          <w:rFonts w:cs="Arial"/>
          <w:b/>
          <w:smallCaps/>
          <w:color w:val="808000"/>
          <w:sz w:val="48"/>
          <w:szCs w:val="36"/>
          <w:lang w:eastAsia="de-DE"/>
        </w:rPr>
        <w:t>–</w:t>
      </w:r>
      <w:r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 xml:space="preserve"> </w:t>
      </w:r>
      <w:r w:rsidR="00154E6F" w:rsidRPr="0041605E">
        <w:rPr>
          <w:rFonts w:cs="Arial"/>
          <w:b/>
          <w:smallCaps/>
          <w:color w:val="808000"/>
          <w:sz w:val="48"/>
          <w:szCs w:val="36"/>
          <w:lang w:eastAsia="de-DE"/>
        </w:rPr>
        <w:t>MODULISTICA</w:t>
      </w:r>
    </w:p>
    <w:p w:rsidR="009E0FA9" w:rsidRDefault="009E0FA9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28"/>
          <w:szCs w:val="36"/>
          <w:lang w:eastAsia="de-DE"/>
        </w:rPr>
      </w:pPr>
    </w:p>
    <w:p w:rsidR="005C0E15" w:rsidRPr="00876010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</w:p>
    <w:p w:rsidR="005C0E15" w:rsidRPr="00876010" w:rsidRDefault="005C0E15" w:rsidP="005C0E1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</w:p>
    <w:p w:rsidR="00BC56DC" w:rsidRPr="00BC56DC" w:rsidRDefault="00BC56DC" w:rsidP="00BC56D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  <w:r w:rsidRPr="00BC56DC">
        <w:rPr>
          <w:rFonts w:cs="Arial"/>
          <w:b/>
          <w:smallCaps/>
          <w:color w:val="808000"/>
          <w:lang w:eastAsia="de-DE"/>
        </w:rPr>
        <w:t xml:space="preserve">APPROVATO DAL CONSIGLIO DI AMMINISTRAZIONE NELLA SEDUTA DEL </w:t>
      </w:r>
      <w:r w:rsidR="00BA62EA">
        <w:rPr>
          <w:rFonts w:cs="Arial"/>
          <w:b/>
          <w:smallCaps/>
          <w:color w:val="808000"/>
          <w:lang w:eastAsia="de-DE"/>
        </w:rPr>
        <w:t>22</w:t>
      </w:r>
      <w:r w:rsidRPr="00BC56DC">
        <w:rPr>
          <w:rFonts w:cs="Arial"/>
          <w:b/>
          <w:smallCaps/>
          <w:color w:val="808000"/>
          <w:lang w:eastAsia="de-DE"/>
        </w:rPr>
        <w:t>/0</w:t>
      </w:r>
      <w:r w:rsidR="00BA62EA">
        <w:rPr>
          <w:rFonts w:cs="Arial"/>
          <w:b/>
          <w:smallCaps/>
          <w:color w:val="808000"/>
          <w:lang w:eastAsia="de-DE"/>
        </w:rPr>
        <w:t>5</w:t>
      </w:r>
      <w:r w:rsidRPr="00BC56DC">
        <w:rPr>
          <w:rFonts w:cs="Arial"/>
          <w:b/>
          <w:smallCaps/>
          <w:color w:val="808000"/>
          <w:lang w:eastAsia="de-DE"/>
        </w:rPr>
        <w:t>/20</w:t>
      </w:r>
      <w:r w:rsidR="00BA62EA">
        <w:rPr>
          <w:rFonts w:cs="Arial"/>
          <w:b/>
          <w:smallCaps/>
          <w:color w:val="808000"/>
          <w:lang w:eastAsia="de-DE"/>
        </w:rPr>
        <w:t>20</w:t>
      </w:r>
    </w:p>
    <w:p w:rsidR="00BC56DC" w:rsidRPr="00BC56DC" w:rsidRDefault="00BC56DC" w:rsidP="00BC56D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</w:p>
    <w:p w:rsidR="00BC56DC" w:rsidRPr="00BC56DC" w:rsidRDefault="00BC56DC" w:rsidP="00BC56D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lang w:eastAsia="de-DE"/>
        </w:rPr>
      </w:pPr>
      <w:r w:rsidRPr="00BC56DC">
        <w:rPr>
          <w:rFonts w:cs="Arial"/>
          <w:b/>
          <w:smallCaps/>
          <w:color w:val="808000"/>
          <w:lang w:eastAsia="de-DE"/>
        </w:rPr>
        <w:t xml:space="preserve">VALIDATO DAL REFERENTE DELL’AUTORITÀ DI GESTIONE FEAMP 2014/2020 </w:t>
      </w:r>
    </w:p>
    <w:p w:rsidR="005F246F" w:rsidRPr="00876010" w:rsidRDefault="00BC56DC" w:rsidP="00BC56DC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lang w:val="de-DE"/>
        </w:rPr>
      </w:pPr>
      <w:r w:rsidRPr="00BC56DC">
        <w:rPr>
          <w:rFonts w:cs="Arial"/>
          <w:b/>
          <w:smallCaps/>
          <w:color w:val="808000"/>
          <w:lang w:eastAsia="de-DE"/>
        </w:rPr>
        <w:t>CON DETERMINA N. 122 DEL 01/07/2019</w:t>
      </w:r>
      <w:bookmarkStart w:id="3" w:name="_GoBack"/>
      <w:bookmarkEnd w:id="3"/>
    </w:p>
    <w:sectPr w:rsidR="005F246F" w:rsidRPr="00876010" w:rsidSect="007A3A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830" w:right="1134" w:bottom="1134" w:left="1134" w:header="426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1F0" w:rsidRDefault="000851F0" w:rsidP="000C31B8">
      <w:pPr>
        <w:spacing w:after="0" w:line="240" w:lineRule="auto"/>
      </w:pPr>
      <w:r>
        <w:separator/>
      </w:r>
    </w:p>
  </w:endnote>
  <w:endnote w:type="continuationSeparator" w:id="0">
    <w:p w:rsidR="000851F0" w:rsidRDefault="000851F0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1B4" w:rsidRDefault="00211A58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E5FF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531B4" w:rsidRDefault="002531B4" w:rsidP="0070617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31B4" w:rsidRDefault="00211A58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2531B4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43A3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2531B4" w:rsidRDefault="002531B4" w:rsidP="0070617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B87" w:rsidRDefault="00AA7B8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1F0" w:rsidRDefault="000851F0" w:rsidP="000C31B8">
      <w:pPr>
        <w:spacing w:after="0" w:line="240" w:lineRule="auto"/>
      </w:pPr>
      <w:r>
        <w:separator/>
      </w:r>
    </w:p>
  </w:footnote>
  <w:footnote w:type="continuationSeparator" w:id="0">
    <w:p w:rsidR="000851F0" w:rsidRDefault="000851F0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B87" w:rsidRDefault="00AA7B8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B87" w:rsidRDefault="00AA7B8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9E0FA9" w:rsidRPr="003A2BC1" w:rsidTr="0002595F">
      <w:trPr>
        <w:cantSplit/>
        <w:trHeight w:val="519"/>
      </w:trPr>
      <w:tc>
        <w:tcPr>
          <w:tcW w:w="2235" w:type="dxa"/>
          <w:vAlign w:val="center"/>
        </w:tcPr>
        <w:p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3925" cy="600075"/>
                <wp:effectExtent l="0" t="0" r="0" b="0"/>
                <wp:docPr id="12" name="Immagine 12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3925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52475"/>
                <wp:effectExtent l="0" t="0" r="0" b="0"/>
                <wp:docPr id="11" name="Immagine 11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9E0FA9" w:rsidRPr="00AA01ED" w:rsidRDefault="009E0FA9" w:rsidP="009E0FA9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800100"/>
                <wp:effectExtent l="0" t="0" r="0" b="0"/>
                <wp:docPr id="10" name="Immagine 10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E0FA9" w:rsidRPr="003A2BC1" w:rsidTr="0002595F">
      <w:trPr>
        <w:cantSplit/>
        <w:trHeight w:val="293"/>
      </w:trPr>
      <w:tc>
        <w:tcPr>
          <w:tcW w:w="2235" w:type="dxa"/>
        </w:tcPr>
        <w:p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9E0FA9" w:rsidRPr="003A2BC1" w:rsidRDefault="009E0FA9" w:rsidP="009E0FA9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9E0FA9" w:rsidRPr="00D2420B" w:rsidRDefault="009E0FA9" w:rsidP="009E0FA9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9E0FA9" w:rsidRDefault="009E0FA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10" w15:restartNumberingAfterBreak="0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c6">
    <w15:presenceInfo w15:providerId="None" w15:userId="pc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466"/>
    <w:rsid w:val="000064DB"/>
    <w:rsid w:val="000274CB"/>
    <w:rsid w:val="00036DE9"/>
    <w:rsid w:val="000851F0"/>
    <w:rsid w:val="000A5C97"/>
    <w:rsid w:val="000B4416"/>
    <w:rsid w:val="000C10E2"/>
    <w:rsid w:val="000C1C9D"/>
    <w:rsid w:val="000C31B8"/>
    <w:rsid w:val="001164B8"/>
    <w:rsid w:val="00127422"/>
    <w:rsid w:val="00154E6F"/>
    <w:rsid w:val="001576C2"/>
    <w:rsid w:val="00160899"/>
    <w:rsid w:val="001F1ABE"/>
    <w:rsid w:val="001F6AA8"/>
    <w:rsid w:val="00206A60"/>
    <w:rsid w:val="00211A58"/>
    <w:rsid w:val="002311BD"/>
    <w:rsid w:val="00237B18"/>
    <w:rsid w:val="00251739"/>
    <w:rsid w:val="002531B4"/>
    <w:rsid w:val="002628FF"/>
    <w:rsid w:val="00262FC2"/>
    <w:rsid w:val="00293A20"/>
    <w:rsid w:val="002B0E79"/>
    <w:rsid w:val="002E1C60"/>
    <w:rsid w:val="00315EA3"/>
    <w:rsid w:val="003307CC"/>
    <w:rsid w:val="003614A0"/>
    <w:rsid w:val="00375646"/>
    <w:rsid w:val="00382B88"/>
    <w:rsid w:val="003A2BC1"/>
    <w:rsid w:val="003E29F5"/>
    <w:rsid w:val="00406D20"/>
    <w:rsid w:val="00410922"/>
    <w:rsid w:val="0041605E"/>
    <w:rsid w:val="0043376F"/>
    <w:rsid w:val="00443606"/>
    <w:rsid w:val="00444478"/>
    <w:rsid w:val="0044792C"/>
    <w:rsid w:val="00454851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513D93"/>
    <w:rsid w:val="00521569"/>
    <w:rsid w:val="00524986"/>
    <w:rsid w:val="0053090C"/>
    <w:rsid w:val="00550355"/>
    <w:rsid w:val="0055081A"/>
    <w:rsid w:val="00591EB4"/>
    <w:rsid w:val="005A0E43"/>
    <w:rsid w:val="005A1B82"/>
    <w:rsid w:val="005C0E15"/>
    <w:rsid w:val="005F246F"/>
    <w:rsid w:val="00611022"/>
    <w:rsid w:val="00612081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70617D"/>
    <w:rsid w:val="007122EC"/>
    <w:rsid w:val="00720FA5"/>
    <w:rsid w:val="0072652E"/>
    <w:rsid w:val="0078157C"/>
    <w:rsid w:val="00792705"/>
    <w:rsid w:val="007A2CA8"/>
    <w:rsid w:val="007A3AE3"/>
    <w:rsid w:val="007C0402"/>
    <w:rsid w:val="007D1154"/>
    <w:rsid w:val="007D2129"/>
    <w:rsid w:val="007D2D1E"/>
    <w:rsid w:val="007D73DD"/>
    <w:rsid w:val="007D799A"/>
    <w:rsid w:val="00801925"/>
    <w:rsid w:val="00810BC1"/>
    <w:rsid w:val="00813A03"/>
    <w:rsid w:val="00840BC4"/>
    <w:rsid w:val="00843F07"/>
    <w:rsid w:val="0085373B"/>
    <w:rsid w:val="00864E00"/>
    <w:rsid w:val="00867B55"/>
    <w:rsid w:val="00876010"/>
    <w:rsid w:val="00876939"/>
    <w:rsid w:val="00876BB2"/>
    <w:rsid w:val="008B4A67"/>
    <w:rsid w:val="008E57DC"/>
    <w:rsid w:val="008F771F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0FA9"/>
    <w:rsid w:val="009E5FF5"/>
    <w:rsid w:val="009E7228"/>
    <w:rsid w:val="00A05022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A7B87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6E81"/>
    <w:rsid w:val="00B8129B"/>
    <w:rsid w:val="00B81E3E"/>
    <w:rsid w:val="00B91276"/>
    <w:rsid w:val="00BA62EA"/>
    <w:rsid w:val="00BB6E07"/>
    <w:rsid w:val="00BC56DC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6D2A"/>
    <w:rsid w:val="00CA24CC"/>
    <w:rsid w:val="00CA43A3"/>
    <w:rsid w:val="00CD0E5F"/>
    <w:rsid w:val="00D065BE"/>
    <w:rsid w:val="00D06BBB"/>
    <w:rsid w:val="00D2428B"/>
    <w:rsid w:val="00D268F5"/>
    <w:rsid w:val="00D31FBE"/>
    <w:rsid w:val="00D554D1"/>
    <w:rsid w:val="00D60EC5"/>
    <w:rsid w:val="00D7501A"/>
    <w:rsid w:val="00D76D34"/>
    <w:rsid w:val="00D82FA3"/>
    <w:rsid w:val="00D84A4E"/>
    <w:rsid w:val="00DC23E5"/>
    <w:rsid w:val="00DC344A"/>
    <w:rsid w:val="00DC6B39"/>
    <w:rsid w:val="00DC7E3A"/>
    <w:rsid w:val="00DD4FCB"/>
    <w:rsid w:val="00DD7DFC"/>
    <w:rsid w:val="00DE3C31"/>
    <w:rsid w:val="00E063B7"/>
    <w:rsid w:val="00E156EC"/>
    <w:rsid w:val="00E325AC"/>
    <w:rsid w:val="00E355DA"/>
    <w:rsid w:val="00E41DAC"/>
    <w:rsid w:val="00E663F8"/>
    <w:rsid w:val="00E7250C"/>
    <w:rsid w:val="00EA4596"/>
    <w:rsid w:val="00EA4A07"/>
    <w:rsid w:val="00EB6110"/>
    <w:rsid w:val="00EE49BA"/>
    <w:rsid w:val="00EF3A9D"/>
    <w:rsid w:val="00EF6E06"/>
    <w:rsid w:val="00F0597E"/>
    <w:rsid w:val="00F21E87"/>
    <w:rsid w:val="00F57717"/>
    <w:rsid w:val="00F673E3"/>
    <w:rsid w:val="00F71750"/>
    <w:rsid w:val="00F8711D"/>
    <w:rsid w:val="00F8769F"/>
    <w:rsid w:val="00FA1978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  <w14:docId w14:val="6BF4A425"/>
  <w15:docId w15:val="{6FE57B01-81C7-4BAE-8D0C-64B197C00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F45DE-4182-49A2-A9F0-DF286092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pc6</cp:lastModifiedBy>
  <cp:revision>2</cp:revision>
  <cp:lastPrinted>2020-06-11T10:54:00Z</cp:lastPrinted>
  <dcterms:created xsi:type="dcterms:W3CDTF">2020-06-11T10:55:00Z</dcterms:created>
  <dcterms:modified xsi:type="dcterms:W3CDTF">2020-06-11T10:55:00Z</dcterms:modified>
</cp:coreProperties>
</file>