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Default="00B00AA4" w:rsidP="00B00AA4">
      <w:pPr>
        <w:rPr>
          <w:b/>
          <w:bCs/>
          <w:color w:val="000000"/>
        </w:rPr>
      </w:pPr>
    </w:p>
    <w:p w:rsidR="00810BC1" w:rsidRDefault="00810BC1" w:rsidP="009E0FA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b/>
          <w:smallCaps/>
          <w:color w:val="808000"/>
          <w:sz w:val="32"/>
          <w:szCs w:val="24"/>
          <w:lang w:eastAsia="de-DE"/>
        </w:rPr>
      </w:pPr>
    </w:p>
    <w:p w:rsidR="009E0FA9" w:rsidRPr="00BF0F89" w:rsidRDefault="009E0FA9" w:rsidP="009E0FA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0149"/>
      <w:bookmarkStart w:id="1" w:name="_Hlk513800331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="006A42B3">
        <w:rPr>
          <w:b/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BF0F89">
        <w:rPr>
          <w:smallCaps/>
          <w:color w:val="808000"/>
          <w:sz w:val="32"/>
          <w:szCs w:val="24"/>
          <w:lang w:eastAsia="de-DE"/>
        </w:rPr>
        <w:t>s.c.a</w:t>
      </w:r>
      <w:proofErr w:type="spellEnd"/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BF0F89">
        <w:rPr>
          <w:smallCaps/>
          <w:color w:val="808000"/>
          <w:sz w:val="32"/>
          <w:szCs w:val="24"/>
          <w:lang w:eastAsia="de-DE"/>
        </w:rPr>
        <w:t>r.l</w:t>
      </w:r>
      <w:proofErr w:type="spellEnd"/>
      <w:r w:rsidRPr="00BF0F89">
        <w:rPr>
          <w:smallCaps/>
          <w:color w:val="808000"/>
          <w:sz w:val="32"/>
          <w:szCs w:val="24"/>
          <w:lang w:eastAsia="de-DE"/>
        </w:rPr>
        <w:t>.</w:t>
      </w:r>
      <w:bookmarkEnd w:id="0"/>
    </w:p>
    <w:bookmarkEnd w:id="1"/>
    <w:p w:rsidR="009E0FA9" w:rsidRPr="00BF0F89" w:rsidRDefault="009E0FA9" w:rsidP="009E0FA9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1870710</wp:posOffset>
            </wp:positionH>
            <wp:positionV relativeFrom="paragraph">
              <wp:posOffset>67310</wp:posOffset>
            </wp:positionV>
            <wp:extent cx="2374265" cy="990600"/>
            <wp:effectExtent l="0" t="0" r="0" b="0"/>
            <wp:wrapNone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del w:id="2" w:author="pc6" w:date="2018-05-02T10:04:00Z">
        <w:r w:rsidR="000E6521">
          <w:rPr>
            <w:noProof/>
            <w:lang w:eastAsia="it-IT"/>
          </w:rPr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column">
                <wp:posOffset>1873885</wp:posOffset>
              </wp:positionH>
              <wp:positionV relativeFrom="paragraph">
                <wp:posOffset>15875</wp:posOffset>
              </wp:positionV>
              <wp:extent cx="2374265" cy="990600"/>
              <wp:effectExtent l="0" t="0" r="0" b="0"/>
              <wp:wrapThrough wrapText="bothSides">
                <wp:wrapPolygon edited="0">
                  <wp:start x="0" y="0"/>
                  <wp:lineTo x="0" y="21185"/>
                  <wp:lineTo x="21490" y="21185"/>
                  <wp:lineTo x="21490" y="0"/>
                  <wp:lineTo x="0" y="0"/>
                </wp:wrapPolygon>
              </wp:wrapThrough>
              <wp:docPr id="8" name="Immagin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magine 1"/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374265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del>
    </w:p>
    <w:p w:rsidR="009E0FA9" w:rsidRPr="00BF0F89" w:rsidRDefault="009E0FA9" w:rsidP="009E0FA9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9E0FA9" w:rsidRPr="00BF0F89" w:rsidRDefault="009E0FA9" w:rsidP="009E0FA9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9E0FA9" w:rsidRPr="00BF0F89" w:rsidRDefault="009E0FA9" w:rsidP="009E0FA9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BF0F89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BF0F89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9E0FA9" w:rsidRPr="00BF0F89" w:rsidRDefault="009E0FA9" w:rsidP="009E0FA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BF0F89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9E0FA9" w:rsidRPr="00BF0F89" w:rsidRDefault="009E0FA9" w:rsidP="009E0FA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9E0FA9" w:rsidRPr="0002595F" w:rsidRDefault="009E0FA9" w:rsidP="009E0FA9">
      <w:pPr>
        <w:tabs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24"/>
          <w:szCs w:val="24"/>
          <w:lang w:eastAsia="de-DE"/>
        </w:rPr>
      </w:pPr>
      <w:r w:rsidRPr="0002595F">
        <w:rPr>
          <w:rFonts w:cs="Arial"/>
          <w:b/>
          <w:smallCaps/>
          <w:color w:val="808000"/>
          <w:sz w:val="24"/>
          <w:szCs w:val="24"/>
          <w:lang w:eastAsia="de-DE"/>
        </w:rPr>
        <w:t xml:space="preserve">PRIORITÀ 4 </w:t>
      </w:r>
    </w:p>
    <w:p w:rsidR="009E0FA9" w:rsidRPr="0002595F" w:rsidRDefault="009E0FA9" w:rsidP="009E0FA9">
      <w:pPr>
        <w:tabs>
          <w:tab w:val="left" w:pos="-284"/>
          <w:tab w:val="left" w:pos="0"/>
          <w:tab w:val="left" w:pos="9923"/>
        </w:tabs>
        <w:spacing w:after="120" w:line="240" w:lineRule="auto"/>
        <w:jc w:val="center"/>
        <w:rPr>
          <w:rFonts w:cs="Arial"/>
          <w:smallCaps/>
          <w:color w:val="808000"/>
          <w:sz w:val="24"/>
          <w:szCs w:val="24"/>
          <w:lang w:eastAsia="de-DE"/>
        </w:rPr>
      </w:pPr>
      <w:r w:rsidRPr="0002595F">
        <w:rPr>
          <w:rFonts w:cs="Arial"/>
          <w:smallCaps/>
          <w:color w:val="808000"/>
          <w:sz w:val="24"/>
          <w:szCs w:val="24"/>
          <w:lang w:eastAsia="de-DE"/>
        </w:rPr>
        <w:t>AUMENTARE L’OCCUPAZIONE E LA COESIONE TERRITORIALE</w:t>
      </w:r>
    </w:p>
    <w:p w:rsidR="009E0FA9" w:rsidRPr="0002595F" w:rsidRDefault="009E0FA9" w:rsidP="009E0FA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24"/>
          <w:szCs w:val="24"/>
          <w:lang w:eastAsia="de-DE"/>
        </w:rPr>
      </w:pPr>
      <w:r w:rsidRPr="0002595F">
        <w:rPr>
          <w:rFonts w:cs="Arial"/>
          <w:b/>
          <w:smallCaps/>
          <w:color w:val="808000"/>
          <w:sz w:val="24"/>
          <w:szCs w:val="24"/>
          <w:lang w:eastAsia="de-DE"/>
        </w:rPr>
        <w:t>MISURA 4.63</w:t>
      </w:r>
    </w:p>
    <w:p w:rsidR="009E0FA9" w:rsidRPr="0002595F" w:rsidRDefault="009E0FA9" w:rsidP="009E0FA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24"/>
          <w:szCs w:val="24"/>
          <w:lang w:eastAsia="de-DE"/>
        </w:rPr>
      </w:pPr>
      <w:r w:rsidRPr="0002595F">
        <w:rPr>
          <w:rFonts w:cs="Arial"/>
          <w:smallCaps/>
          <w:color w:val="808000"/>
          <w:sz w:val="24"/>
          <w:szCs w:val="24"/>
          <w:lang w:eastAsia="de-DE"/>
        </w:rPr>
        <w:t>ATTUAZIONE DI STRATEGIE DI SVILUPPO LOCALE DI TIPO PARTECIPATIVO</w:t>
      </w:r>
    </w:p>
    <w:p w:rsidR="009E0FA9" w:rsidRPr="005D403F" w:rsidRDefault="009E0FA9" w:rsidP="009E0FA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24"/>
          <w:szCs w:val="24"/>
          <w:lang w:val="de-DE" w:eastAsia="de-DE"/>
        </w:rPr>
      </w:pPr>
      <w:r w:rsidRPr="005D403F">
        <w:rPr>
          <w:rFonts w:cs="Arial"/>
          <w:smallCaps/>
          <w:color w:val="808000"/>
          <w:sz w:val="24"/>
          <w:szCs w:val="24"/>
          <w:lang w:val="de-DE" w:eastAsia="de-DE"/>
        </w:rPr>
        <w:t xml:space="preserve">ART. 63 DEL REG. (UE) N. 508/2014 </w:t>
      </w:r>
    </w:p>
    <w:p w:rsidR="009E0FA9" w:rsidRPr="005D403F" w:rsidRDefault="009E0FA9" w:rsidP="009E0FA9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val="de-DE" w:eastAsia="de-DE"/>
        </w:rPr>
      </w:pPr>
      <w:r w:rsidRPr="005D403F">
        <w:rPr>
          <w:rFonts w:cs="Arial"/>
          <w:b/>
          <w:color w:val="808000"/>
          <w:sz w:val="36"/>
          <w:szCs w:val="36"/>
          <w:lang w:val="de-DE" w:eastAsia="de-DE"/>
        </w:rPr>
        <w:tab/>
      </w:r>
    </w:p>
    <w:p w:rsidR="009E0FA9" w:rsidRPr="00BF0F89" w:rsidRDefault="009E0FA9" w:rsidP="009E0FA9">
      <w:pPr>
        <w:tabs>
          <w:tab w:val="left" w:pos="-284"/>
          <w:tab w:val="left" w:pos="0"/>
          <w:tab w:val="center" w:pos="4819"/>
          <w:tab w:val="right" w:pos="9638"/>
          <w:tab w:val="left" w:pos="9923"/>
        </w:tabs>
        <w:spacing w:after="0" w:line="240" w:lineRule="auto"/>
        <w:rPr>
          <w:rFonts w:cs="Arial"/>
          <w:b/>
          <w:color w:val="808000"/>
          <w:sz w:val="48"/>
          <w:szCs w:val="36"/>
          <w:lang w:eastAsia="de-DE"/>
        </w:rPr>
      </w:pPr>
      <w:r w:rsidRPr="005D403F">
        <w:rPr>
          <w:rFonts w:cs="Arial"/>
          <w:b/>
          <w:color w:val="808000"/>
          <w:sz w:val="44"/>
          <w:szCs w:val="36"/>
          <w:lang w:val="de-DE" w:eastAsia="de-DE"/>
        </w:rPr>
        <w:tab/>
      </w:r>
      <w:r w:rsidRPr="00BF0F89">
        <w:rPr>
          <w:rFonts w:cs="Arial"/>
          <w:b/>
          <w:color w:val="808000"/>
          <w:sz w:val="44"/>
          <w:szCs w:val="36"/>
          <w:lang w:eastAsia="de-DE"/>
        </w:rPr>
        <w:t xml:space="preserve">STRATEGIA DI SVILUPPO LOCALE 2014 – 2020 </w:t>
      </w:r>
      <w:r w:rsidRPr="00BF0F89">
        <w:rPr>
          <w:rFonts w:cs="Arial"/>
          <w:b/>
          <w:color w:val="808000"/>
          <w:sz w:val="48"/>
          <w:szCs w:val="36"/>
          <w:lang w:eastAsia="de-DE"/>
        </w:rPr>
        <w:tab/>
      </w:r>
    </w:p>
    <w:p w:rsidR="009E0FA9" w:rsidRPr="00BF0F89" w:rsidRDefault="009E0FA9" w:rsidP="009E0FA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48"/>
          <w:szCs w:val="48"/>
          <w:lang w:eastAsia="de-DE"/>
        </w:rPr>
      </w:pPr>
      <w:r w:rsidRPr="00BF0F89">
        <w:rPr>
          <w:rFonts w:cs="Arial"/>
          <w:b/>
          <w:color w:val="808000"/>
          <w:sz w:val="48"/>
          <w:szCs w:val="48"/>
          <w:lang w:eastAsia="de-DE"/>
        </w:rPr>
        <w:t>GAL TERRA D’ARNEO</w:t>
      </w:r>
    </w:p>
    <w:p w:rsidR="009E0FA9" w:rsidRPr="00BF0F89" w:rsidRDefault="009E0FA9" w:rsidP="009E0FA9">
      <w:pPr>
        <w:tabs>
          <w:tab w:val="left" w:pos="-284"/>
          <w:tab w:val="left" w:pos="0"/>
          <w:tab w:val="center" w:pos="4819"/>
          <w:tab w:val="right" w:pos="9638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</w:p>
    <w:p w:rsidR="009E0FA9" w:rsidRPr="00BF0F89" w:rsidRDefault="009E0FA9" w:rsidP="009E0FA9">
      <w:pPr>
        <w:spacing w:after="0" w:line="240" w:lineRule="auto"/>
        <w:jc w:val="center"/>
        <w:rPr>
          <w:b/>
          <w:bCs/>
          <w:sz w:val="28"/>
          <w:szCs w:val="28"/>
          <w:lang w:eastAsia="de-DE"/>
        </w:rPr>
      </w:pPr>
    </w:p>
    <w:tbl>
      <w:tblPr>
        <w:tblW w:w="0" w:type="auto"/>
        <w:jc w:val="center"/>
        <w:tblBorders>
          <w:top w:val="single" w:sz="4" w:space="0" w:color="808000"/>
          <w:left w:val="single" w:sz="4" w:space="0" w:color="808000"/>
          <w:bottom w:val="single" w:sz="4" w:space="0" w:color="808000"/>
          <w:right w:val="single" w:sz="4" w:space="0" w:color="808000"/>
          <w:insideH w:val="single" w:sz="4" w:space="0" w:color="808000"/>
          <w:insideV w:val="single" w:sz="4" w:space="0" w:color="808000"/>
        </w:tblBorders>
        <w:tblLook w:val="04A0" w:firstRow="1" w:lastRow="0" w:firstColumn="1" w:lastColumn="0" w:noHBand="0" w:noVBand="1"/>
      </w:tblPr>
      <w:tblGrid>
        <w:gridCol w:w="2338"/>
        <w:gridCol w:w="6804"/>
      </w:tblGrid>
      <w:tr w:rsidR="00635A5B" w:rsidRPr="00BF0F89" w:rsidTr="00635A5B">
        <w:trPr>
          <w:trHeight w:val="567"/>
          <w:jc w:val="center"/>
        </w:trPr>
        <w:tc>
          <w:tcPr>
            <w:tcW w:w="2338" w:type="dxa"/>
            <w:tcBorders>
              <w:top w:val="single" w:sz="4" w:space="0" w:color="808000"/>
              <w:left w:val="single" w:sz="4" w:space="0" w:color="808000"/>
              <w:bottom w:val="single" w:sz="4" w:space="0" w:color="808000"/>
              <w:right w:val="single" w:sz="4" w:space="0" w:color="808000"/>
            </w:tcBorders>
            <w:vAlign w:val="center"/>
            <w:hideMark/>
          </w:tcPr>
          <w:p w:rsidR="00635A5B" w:rsidRDefault="00635A5B" w:rsidP="00635A5B">
            <w:pPr>
              <w:spacing w:after="0"/>
              <w:rPr>
                <w:b/>
                <w:bCs/>
                <w:color w:val="808000"/>
                <w:sz w:val="28"/>
                <w:szCs w:val="28"/>
              </w:rPr>
            </w:pPr>
            <w:r>
              <w:rPr>
                <w:b/>
                <w:bCs/>
                <w:color w:val="808000"/>
                <w:sz w:val="28"/>
                <w:szCs w:val="28"/>
              </w:rPr>
              <w:t>AZIONE 1</w:t>
            </w:r>
          </w:p>
        </w:tc>
        <w:tc>
          <w:tcPr>
            <w:tcW w:w="6804" w:type="dxa"/>
            <w:tcBorders>
              <w:top w:val="single" w:sz="4" w:space="0" w:color="808000"/>
              <w:left w:val="single" w:sz="4" w:space="0" w:color="808000"/>
              <w:bottom w:val="single" w:sz="4" w:space="0" w:color="808000"/>
              <w:right w:val="single" w:sz="4" w:space="0" w:color="808000"/>
            </w:tcBorders>
            <w:vAlign w:val="center"/>
            <w:hideMark/>
          </w:tcPr>
          <w:p w:rsidR="00635A5B" w:rsidRDefault="00635A5B" w:rsidP="00635A5B">
            <w:pPr>
              <w:spacing w:after="0"/>
              <w:rPr>
                <w:bCs/>
                <w:color w:val="808000"/>
                <w:sz w:val="28"/>
                <w:szCs w:val="28"/>
              </w:rPr>
            </w:pPr>
            <w:r>
              <w:rPr>
                <w:rFonts w:cs="Arial"/>
                <w:b/>
                <w:color w:val="808000"/>
                <w:sz w:val="28"/>
                <w:szCs w:val="28"/>
              </w:rPr>
              <w:t>Rafforzare la sostenibilità del Parco della Qualità Rurale</w:t>
            </w:r>
          </w:p>
        </w:tc>
      </w:tr>
      <w:tr w:rsidR="00635A5B" w:rsidRPr="00BF0F89" w:rsidTr="00635A5B">
        <w:trPr>
          <w:trHeight w:val="567"/>
          <w:jc w:val="center"/>
        </w:trPr>
        <w:tc>
          <w:tcPr>
            <w:tcW w:w="2338" w:type="dxa"/>
            <w:tcBorders>
              <w:top w:val="single" w:sz="4" w:space="0" w:color="808000"/>
              <w:left w:val="single" w:sz="4" w:space="0" w:color="808000"/>
              <w:bottom w:val="single" w:sz="4" w:space="0" w:color="808000"/>
              <w:right w:val="single" w:sz="4" w:space="0" w:color="808000"/>
            </w:tcBorders>
            <w:vAlign w:val="center"/>
            <w:hideMark/>
          </w:tcPr>
          <w:p w:rsidR="00635A5B" w:rsidRDefault="00635A5B" w:rsidP="00635A5B">
            <w:pPr>
              <w:spacing w:after="0"/>
              <w:rPr>
                <w:b/>
                <w:bCs/>
                <w:color w:val="808000"/>
                <w:sz w:val="28"/>
                <w:szCs w:val="28"/>
              </w:rPr>
            </w:pPr>
            <w:r>
              <w:rPr>
                <w:b/>
                <w:bCs/>
                <w:color w:val="808000"/>
                <w:sz w:val="28"/>
                <w:szCs w:val="28"/>
              </w:rPr>
              <w:t>INTERVENTO 1.5</w:t>
            </w:r>
          </w:p>
        </w:tc>
        <w:tc>
          <w:tcPr>
            <w:tcW w:w="6804" w:type="dxa"/>
            <w:tcBorders>
              <w:top w:val="single" w:sz="4" w:space="0" w:color="808000"/>
              <w:left w:val="single" w:sz="4" w:space="0" w:color="808000"/>
              <w:bottom w:val="single" w:sz="4" w:space="0" w:color="808000"/>
              <w:right w:val="single" w:sz="4" w:space="0" w:color="808000"/>
            </w:tcBorders>
            <w:vAlign w:val="center"/>
            <w:hideMark/>
          </w:tcPr>
          <w:p w:rsidR="00635A5B" w:rsidRDefault="00635A5B" w:rsidP="00635A5B">
            <w:pPr>
              <w:spacing w:after="0"/>
              <w:rPr>
                <w:b/>
                <w:bCs/>
                <w:color w:val="808000"/>
                <w:sz w:val="28"/>
                <w:szCs w:val="28"/>
              </w:rPr>
            </w:pPr>
            <w:r>
              <w:rPr>
                <w:rFonts w:cs="Arial"/>
                <w:b/>
                <w:color w:val="808000"/>
                <w:sz w:val="28"/>
                <w:szCs w:val="28"/>
              </w:rPr>
              <w:t>Sostenibilità dalla terra al mare</w:t>
            </w:r>
          </w:p>
        </w:tc>
      </w:tr>
    </w:tbl>
    <w:p w:rsidR="009E0FA9" w:rsidRPr="00BF0F89" w:rsidRDefault="009E0FA9" w:rsidP="009E0FA9">
      <w:pPr>
        <w:spacing w:after="0" w:line="240" w:lineRule="auto"/>
        <w:jc w:val="center"/>
        <w:rPr>
          <w:b/>
          <w:bCs/>
          <w:sz w:val="32"/>
          <w:szCs w:val="32"/>
          <w:lang w:eastAsia="de-DE"/>
        </w:rPr>
      </w:pPr>
    </w:p>
    <w:p w:rsidR="0043376F" w:rsidRPr="0041605E" w:rsidRDefault="0043376F" w:rsidP="001164B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40"/>
          <w:szCs w:val="44"/>
        </w:rPr>
      </w:pPr>
    </w:p>
    <w:p w:rsidR="00B00AA4" w:rsidRPr="00635A5B" w:rsidRDefault="00635A5B" w:rsidP="00154E6F">
      <w:pPr>
        <w:tabs>
          <w:tab w:val="left" w:pos="-284"/>
          <w:tab w:val="left" w:pos="0"/>
          <w:tab w:val="left" w:pos="9923"/>
        </w:tabs>
        <w:jc w:val="center"/>
        <w:rPr>
          <w:rFonts w:cs="Arial"/>
          <w:b/>
          <w:smallCaps/>
          <w:color w:val="808000"/>
          <w:sz w:val="44"/>
          <w:szCs w:val="44"/>
          <w:lang w:eastAsia="de-DE"/>
        </w:rPr>
      </w:pPr>
      <w:r w:rsidRPr="00635A5B">
        <w:rPr>
          <w:rFonts w:cs="Arial"/>
          <w:b/>
          <w:smallCaps/>
          <w:color w:val="808000"/>
          <w:sz w:val="44"/>
          <w:szCs w:val="44"/>
          <w:lang w:eastAsia="de-DE"/>
        </w:rPr>
        <w:t>PARTE</w:t>
      </w:r>
      <w:r w:rsidR="00654EA7" w:rsidRPr="00635A5B">
        <w:rPr>
          <w:rFonts w:cs="Arial"/>
          <w:b/>
          <w:smallCaps/>
          <w:color w:val="808000"/>
          <w:sz w:val="44"/>
          <w:szCs w:val="44"/>
          <w:lang w:eastAsia="de-DE"/>
        </w:rPr>
        <w:t xml:space="preserve"> C </w:t>
      </w:r>
      <w:r w:rsidR="00876BB2" w:rsidRPr="00635A5B">
        <w:rPr>
          <w:rFonts w:cs="Arial"/>
          <w:b/>
          <w:smallCaps/>
          <w:color w:val="808000"/>
          <w:sz w:val="44"/>
          <w:szCs w:val="44"/>
          <w:lang w:eastAsia="de-DE"/>
        </w:rPr>
        <w:t>–</w:t>
      </w:r>
      <w:r w:rsidR="00154E6F" w:rsidRPr="00635A5B">
        <w:rPr>
          <w:rFonts w:cs="Arial"/>
          <w:b/>
          <w:smallCaps/>
          <w:color w:val="808000"/>
          <w:sz w:val="44"/>
          <w:szCs w:val="44"/>
          <w:lang w:eastAsia="de-DE"/>
        </w:rPr>
        <w:t>MODULISTICA</w:t>
      </w:r>
    </w:p>
    <w:p w:rsidR="009E0FA9" w:rsidRDefault="009E0FA9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28"/>
          <w:szCs w:val="36"/>
          <w:lang w:eastAsia="de-DE"/>
        </w:rPr>
      </w:pPr>
    </w:p>
    <w:p w:rsidR="005C0E15" w:rsidRPr="00876010" w:rsidRDefault="005C0E15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lang w:eastAsia="de-DE"/>
        </w:rPr>
      </w:pPr>
    </w:p>
    <w:p w:rsidR="005C0E15" w:rsidRPr="00876010" w:rsidRDefault="005C0E15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lang w:eastAsia="de-DE"/>
        </w:rPr>
      </w:pPr>
    </w:p>
    <w:p w:rsidR="006A42B3" w:rsidRDefault="006A42B3" w:rsidP="006A42B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lang w:eastAsia="de-DE"/>
        </w:rPr>
      </w:pPr>
      <w:r>
        <w:rPr>
          <w:rFonts w:cs="Arial"/>
          <w:b/>
          <w:smallCaps/>
          <w:color w:val="808000"/>
          <w:lang w:eastAsia="de-DE"/>
        </w:rPr>
        <w:t xml:space="preserve">APPROVATO DAL CONSIGLIO DI AMMINISTRAZIONE NELLA SEDUTA DEL </w:t>
      </w:r>
      <w:r w:rsidR="00A74F12">
        <w:rPr>
          <w:rFonts w:cs="Arial"/>
          <w:b/>
          <w:smallCaps/>
          <w:color w:val="808000"/>
          <w:lang w:eastAsia="de-DE"/>
        </w:rPr>
        <w:t>22</w:t>
      </w:r>
      <w:r>
        <w:rPr>
          <w:rFonts w:cs="Arial"/>
          <w:b/>
          <w:smallCaps/>
          <w:color w:val="808000"/>
          <w:lang w:eastAsia="de-DE"/>
        </w:rPr>
        <w:t>/0</w:t>
      </w:r>
      <w:r w:rsidR="00A74F12">
        <w:rPr>
          <w:rFonts w:cs="Arial"/>
          <w:b/>
          <w:smallCaps/>
          <w:color w:val="808000"/>
          <w:lang w:eastAsia="de-DE"/>
        </w:rPr>
        <w:t>5</w:t>
      </w:r>
      <w:r>
        <w:rPr>
          <w:rFonts w:cs="Arial"/>
          <w:b/>
          <w:smallCaps/>
          <w:color w:val="808000"/>
          <w:lang w:eastAsia="de-DE"/>
        </w:rPr>
        <w:t>/20</w:t>
      </w:r>
      <w:r w:rsidR="00A74F12">
        <w:rPr>
          <w:rFonts w:cs="Arial"/>
          <w:b/>
          <w:smallCaps/>
          <w:color w:val="808000"/>
          <w:lang w:eastAsia="de-DE"/>
        </w:rPr>
        <w:t>20</w:t>
      </w:r>
    </w:p>
    <w:p w:rsidR="006A42B3" w:rsidRDefault="006A42B3" w:rsidP="006A42B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lang w:eastAsia="de-DE"/>
        </w:rPr>
      </w:pPr>
    </w:p>
    <w:p w:rsidR="006A42B3" w:rsidRDefault="006A42B3" w:rsidP="006A42B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lang w:eastAsia="de-DE"/>
        </w:rPr>
      </w:pPr>
      <w:r>
        <w:rPr>
          <w:rFonts w:cs="Arial"/>
          <w:b/>
          <w:smallCaps/>
          <w:color w:val="808000"/>
          <w:lang w:eastAsia="de-DE"/>
        </w:rPr>
        <w:t xml:space="preserve">VALIDATO DAL REFERENTE DELL’AUTORITÀ DI GESTIONE FEAMP 2014/2020 </w:t>
      </w:r>
    </w:p>
    <w:p w:rsidR="005F246F" w:rsidRPr="00876010" w:rsidRDefault="006A42B3" w:rsidP="006A42B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lang w:val="de-DE"/>
        </w:rPr>
      </w:pPr>
      <w:r>
        <w:rPr>
          <w:rFonts w:cs="Arial"/>
          <w:b/>
          <w:smallCaps/>
          <w:color w:val="808000"/>
          <w:lang w:eastAsia="de-DE"/>
        </w:rPr>
        <w:t>CON DETERMINA N. 121 DEL 01/07/2019</w:t>
      </w:r>
      <w:bookmarkStart w:id="3" w:name="_GoBack"/>
      <w:bookmarkEnd w:id="3"/>
    </w:p>
    <w:sectPr w:rsidR="005F246F" w:rsidRPr="00876010" w:rsidSect="007A3A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30" w:right="1134" w:bottom="1134" w:left="1134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521" w:rsidRDefault="000E6521" w:rsidP="000C31B8">
      <w:pPr>
        <w:spacing w:after="0" w:line="240" w:lineRule="auto"/>
      </w:pPr>
      <w:r>
        <w:separator/>
      </w:r>
    </w:p>
  </w:endnote>
  <w:endnote w:type="continuationSeparator" w:id="0">
    <w:p w:rsidR="000E6521" w:rsidRDefault="000E6521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1B4" w:rsidRDefault="006072A2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531B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E5FF5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2531B4" w:rsidRDefault="002531B4" w:rsidP="0070617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1B4" w:rsidRDefault="006072A2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531B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A43A3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2531B4" w:rsidRDefault="002531B4" w:rsidP="0070617D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03F" w:rsidRDefault="005D40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521" w:rsidRDefault="000E6521" w:rsidP="000C31B8">
      <w:pPr>
        <w:spacing w:after="0" w:line="240" w:lineRule="auto"/>
      </w:pPr>
      <w:r>
        <w:separator/>
      </w:r>
    </w:p>
  </w:footnote>
  <w:footnote w:type="continuationSeparator" w:id="0">
    <w:p w:rsidR="000E6521" w:rsidRDefault="000E6521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03F" w:rsidRDefault="005D403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03F" w:rsidRDefault="005D403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9E0FA9" w:rsidRPr="003A2BC1" w:rsidTr="0002595F">
      <w:trPr>
        <w:cantSplit/>
        <w:trHeight w:val="519"/>
      </w:trPr>
      <w:tc>
        <w:tcPr>
          <w:tcW w:w="2235" w:type="dxa"/>
          <w:vAlign w:val="center"/>
        </w:tcPr>
        <w:p w:rsidR="009E0FA9" w:rsidRPr="003A2BC1" w:rsidRDefault="009E0FA9" w:rsidP="009E0FA9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3925" cy="600075"/>
                <wp:effectExtent l="0" t="0" r="0" b="0"/>
                <wp:docPr id="12" name="Immagine 12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92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9E0FA9" w:rsidRPr="003A2BC1" w:rsidRDefault="009E0FA9" w:rsidP="009E0FA9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52475"/>
                <wp:effectExtent l="0" t="0" r="0" b="0"/>
                <wp:docPr id="11" name="Immagine 11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9E0FA9" w:rsidRPr="00AA01ED" w:rsidRDefault="009E0FA9" w:rsidP="009E0FA9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800100"/>
                <wp:effectExtent l="0" t="0" r="0" b="0"/>
                <wp:docPr id="10" name="Immagine 10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E0FA9" w:rsidRPr="003A2BC1" w:rsidTr="0002595F">
      <w:trPr>
        <w:cantSplit/>
        <w:trHeight w:val="293"/>
      </w:trPr>
      <w:tc>
        <w:tcPr>
          <w:tcW w:w="2235" w:type="dxa"/>
        </w:tcPr>
        <w:p w:rsidR="009E0FA9" w:rsidRPr="003A2BC1" w:rsidRDefault="009E0FA9" w:rsidP="009E0FA9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9E0FA9" w:rsidRPr="003A2BC1" w:rsidRDefault="009E0FA9" w:rsidP="009E0FA9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9E0FA9" w:rsidRPr="00D2420B" w:rsidRDefault="009E0FA9" w:rsidP="009E0FA9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9E0FA9" w:rsidRDefault="009E0FA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0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2"/>
  </w:num>
  <w:num w:numId="8">
    <w:abstractNumId w:val="5"/>
  </w:num>
  <w:num w:numId="9">
    <w:abstractNumId w:val="3"/>
  </w:num>
  <w:num w:numId="10">
    <w:abstractNumId w:val="8"/>
  </w:num>
  <w:num w:numId="1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c6">
    <w15:presenceInfo w15:providerId="None" w15:userId="pc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466"/>
    <w:rsid w:val="000274CB"/>
    <w:rsid w:val="00036DE9"/>
    <w:rsid w:val="00066024"/>
    <w:rsid w:val="000A5C97"/>
    <w:rsid w:val="000B4416"/>
    <w:rsid w:val="000C10E2"/>
    <w:rsid w:val="000C1C9D"/>
    <w:rsid w:val="000C31B8"/>
    <w:rsid w:val="000E6521"/>
    <w:rsid w:val="001164B8"/>
    <w:rsid w:val="00127422"/>
    <w:rsid w:val="00154E6F"/>
    <w:rsid w:val="001552E3"/>
    <w:rsid w:val="001576C2"/>
    <w:rsid w:val="00160899"/>
    <w:rsid w:val="001F1ABE"/>
    <w:rsid w:val="001F6AA8"/>
    <w:rsid w:val="00206A60"/>
    <w:rsid w:val="002311BD"/>
    <w:rsid w:val="00237B18"/>
    <w:rsid w:val="00251739"/>
    <w:rsid w:val="002521E1"/>
    <w:rsid w:val="002531B4"/>
    <w:rsid w:val="002628FF"/>
    <w:rsid w:val="00262FC2"/>
    <w:rsid w:val="00293A20"/>
    <w:rsid w:val="002B0E79"/>
    <w:rsid w:val="002E1C60"/>
    <w:rsid w:val="00315EA3"/>
    <w:rsid w:val="003307CC"/>
    <w:rsid w:val="003614A0"/>
    <w:rsid w:val="00375646"/>
    <w:rsid w:val="00382B88"/>
    <w:rsid w:val="003A2BC1"/>
    <w:rsid w:val="003E29F5"/>
    <w:rsid w:val="0040582D"/>
    <w:rsid w:val="00406D20"/>
    <w:rsid w:val="00410922"/>
    <w:rsid w:val="0041605E"/>
    <w:rsid w:val="0043376F"/>
    <w:rsid w:val="00443606"/>
    <w:rsid w:val="00444478"/>
    <w:rsid w:val="0044792C"/>
    <w:rsid w:val="00454851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513D93"/>
    <w:rsid w:val="00521569"/>
    <w:rsid w:val="00524986"/>
    <w:rsid w:val="0053090C"/>
    <w:rsid w:val="00550355"/>
    <w:rsid w:val="0055081A"/>
    <w:rsid w:val="00591EB4"/>
    <w:rsid w:val="005A0E43"/>
    <w:rsid w:val="005C0E15"/>
    <w:rsid w:val="005D403F"/>
    <w:rsid w:val="005E4180"/>
    <w:rsid w:val="005F246F"/>
    <w:rsid w:val="006072A2"/>
    <w:rsid w:val="00611022"/>
    <w:rsid w:val="006170AA"/>
    <w:rsid w:val="00631360"/>
    <w:rsid w:val="00635A5B"/>
    <w:rsid w:val="00642831"/>
    <w:rsid w:val="006507BA"/>
    <w:rsid w:val="00651466"/>
    <w:rsid w:val="00654EA7"/>
    <w:rsid w:val="006562D7"/>
    <w:rsid w:val="00673A0B"/>
    <w:rsid w:val="006A42B3"/>
    <w:rsid w:val="006D0CFF"/>
    <w:rsid w:val="006D308C"/>
    <w:rsid w:val="0070617D"/>
    <w:rsid w:val="007122EC"/>
    <w:rsid w:val="00720FA5"/>
    <w:rsid w:val="0072652E"/>
    <w:rsid w:val="0078157C"/>
    <w:rsid w:val="00792705"/>
    <w:rsid w:val="007A2CA8"/>
    <w:rsid w:val="007A3AE3"/>
    <w:rsid w:val="007C0402"/>
    <w:rsid w:val="007D1154"/>
    <w:rsid w:val="007D2129"/>
    <w:rsid w:val="007D2D1E"/>
    <w:rsid w:val="007D73DD"/>
    <w:rsid w:val="007D799A"/>
    <w:rsid w:val="00801925"/>
    <w:rsid w:val="00810BC1"/>
    <w:rsid w:val="00813A03"/>
    <w:rsid w:val="00840BC4"/>
    <w:rsid w:val="00843F07"/>
    <w:rsid w:val="0085373B"/>
    <w:rsid w:val="00864E00"/>
    <w:rsid w:val="00867B55"/>
    <w:rsid w:val="00876010"/>
    <w:rsid w:val="00876939"/>
    <w:rsid w:val="00876BB2"/>
    <w:rsid w:val="008B4A67"/>
    <w:rsid w:val="008E2D12"/>
    <w:rsid w:val="008E57DC"/>
    <w:rsid w:val="008F771F"/>
    <w:rsid w:val="00901F90"/>
    <w:rsid w:val="00926C5A"/>
    <w:rsid w:val="00942B49"/>
    <w:rsid w:val="00946081"/>
    <w:rsid w:val="00947149"/>
    <w:rsid w:val="0095566D"/>
    <w:rsid w:val="009620BA"/>
    <w:rsid w:val="00967843"/>
    <w:rsid w:val="00967B36"/>
    <w:rsid w:val="00967B81"/>
    <w:rsid w:val="00987CFE"/>
    <w:rsid w:val="00995E58"/>
    <w:rsid w:val="009A67BD"/>
    <w:rsid w:val="009E0FA9"/>
    <w:rsid w:val="009E5FF5"/>
    <w:rsid w:val="009E7228"/>
    <w:rsid w:val="00A05022"/>
    <w:rsid w:val="00A1365C"/>
    <w:rsid w:val="00A21CEA"/>
    <w:rsid w:val="00A248C9"/>
    <w:rsid w:val="00A2596A"/>
    <w:rsid w:val="00A405F1"/>
    <w:rsid w:val="00A65A34"/>
    <w:rsid w:val="00A7341A"/>
    <w:rsid w:val="00A74F12"/>
    <w:rsid w:val="00A85925"/>
    <w:rsid w:val="00AA3E61"/>
    <w:rsid w:val="00AB35FB"/>
    <w:rsid w:val="00AC6A82"/>
    <w:rsid w:val="00AE1066"/>
    <w:rsid w:val="00AF5202"/>
    <w:rsid w:val="00B00AA4"/>
    <w:rsid w:val="00B122BE"/>
    <w:rsid w:val="00B23A7E"/>
    <w:rsid w:val="00B27A65"/>
    <w:rsid w:val="00B462D2"/>
    <w:rsid w:val="00B56E81"/>
    <w:rsid w:val="00B8129B"/>
    <w:rsid w:val="00B91276"/>
    <w:rsid w:val="00BB6E07"/>
    <w:rsid w:val="00BD6B94"/>
    <w:rsid w:val="00BF06FB"/>
    <w:rsid w:val="00BF7879"/>
    <w:rsid w:val="00C16F74"/>
    <w:rsid w:val="00C27931"/>
    <w:rsid w:val="00C34B92"/>
    <w:rsid w:val="00C44027"/>
    <w:rsid w:val="00C50806"/>
    <w:rsid w:val="00C53496"/>
    <w:rsid w:val="00C6294D"/>
    <w:rsid w:val="00C74149"/>
    <w:rsid w:val="00C819A1"/>
    <w:rsid w:val="00CA24CC"/>
    <w:rsid w:val="00CA43A3"/>
    <w:rsid w:val="00CB2BA9"/>
    <w:rsid w:val="00CD0E5F"/>
    <w:rsid w:val="00D065BE"/>
    <w:rsid w:val="00D06BBB"/>
    <w:rsid w:val="00D2428B"/>
    <w:rsid w:val="00D257AD"/>
    <w:rsid w:val="00D268F5"/>
    <w:rsid w:val="00D31FBE"/>
    <w:rsid w:val="00D554D1"/>
    <w:rsid w:val="00D60EC5"/>
    <w:rsid w:val="00D7501A"/>
    <w:rsid w:val="00D76D34"/>
    <w:rsid w:val="00D82FA3"/>
    <w:rsid w:val="00D84A4E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63F8"/>
    <w:rsid w:val="00EA4596"/>
    <w:rsid w:val="00EA4A07"/>
    <w:rsid w:val="00EB6110"/>
    <w:rsid w:val="00EE49BA"/>
    <w:rsid w:val="00EF3A9D"/>
    <w:rsid w:val="00EF6E06"/>
    <w:rsid w:val="00F0597E"/>
    <w:rsid w:val="00F21E87"/>
    <w:rsid w:val="00F57717"/>
    <w:rsid w:val="00F673E3"/>
    <w:rsid w:val="00F71750"/>
    <w:rsid w:val="00F8711D"/>
    <w:rsid w:val="00F8769F"/>
    <w:rsid w:val="00FA365D"/>
    <w:rsid w:val="00FC7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7"/>
    <o:shapelayout v:ext="edit">
      <o:idmap v:ext="edit" data="1"/>
    </o:shapelayout>
  </w:shapeDefaults>
  <w:decimalSymbol w:val=","/>
  <w:listSeparator w:val=";"/>
  <w14:docId w14:val="1C1063B1"/>
  <w15:docId w15:val="{D11FFC36-93C6-4FD3-A7B6-D82BA9202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A4E24-65C4-44DF-81DA-F59D99CA1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2</cp:revision>
  <cp:lastPrinted>2019-08-27T08:40:00Z</cp:lastPrinted>
  <dcterms:created xsi:type="dcterms:W3CDTF">2020-06-11T10:26:00Z</dcterms:created>
  <dcterms:modified xsi:type="dcterms:W3CDTF">2020-06-11T10:26:00Z</dcterms:modified>
</cp:coreProperties>
</file>